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CC203" w14:textId="0AF79C8D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A3A9C" w14:paraId="554CC206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204" w14:textId="77777777" w:rsidR="004A3A9C" w:rsidRDefault="004A3A9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205" w14:textId="77777777" w:rsidR="004A3A9C" w:rsidRPr="004A3A9C" w:rsidRDefault="00AF4F4B" w:rsidP="004A3A9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F4F4B">
              <w:rPr>
                <w:b/>
                <w:sz w:val="26"/>
                <w:szCs w:val="26"/>
                <w:lang w:val="en-US"/>
              </w:rPr>
              <w:t>203B_257</w:t>
            </w:r>
          </w:p>
        </w:tc>
      </w:tr>
      <w:tr w:rsidR="004A3A9C" w14:paraId="554CC209" w14:textId="77777777" w:rsidTr="00AF4F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C207" w14:textId="77777777" w:rsidR="004A3A9C" w:rsidRDefault="004A3A9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C208" w14:textId="77777777" w:rsidR="004A3A9C" w:rsidRPr="00AF4F4B" w:rsidRDefault="00AF4F4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F4F4B">
              <w:rPr>
                <w:b/>
                <w:sz w:val="24"/>
                <w:szCs w:val="24"/>
              </w:rPr>
              <w:t>2216584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73B7B" w14:paraId="53801ACA" w14:textId="77777777" w:rsidTr="0053733C">
        <w:trPr>
          <w:jc w:val="right"/>
        </w:trPr>
        <w:tc>
          <w:tcPr>
            <w:tcW w:w="5500" w:type="dxa"/>
            <w:hideMark/>
          </w:tcPr>
          <w:p w14:paraId="4ECAC1F8" w14:textId="77777777" w:rsidR="00A73B7B" w:rsidRDefault="00A73B7B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73B7B" w:rsidRPr="006A2A48" w14:paraId="6881F07D" w14:textId="77777777" w:rsidTr="0053733C">
        <w:trPr>
          <w:jc w:val="right"/>
        </w:trPr>
        <w:tc>
          <w:tcPr>
            <w:tcW w:w="5500" w:type="dxa"/>
            <w:hideMark/>
          </w:tcPr>
          <w:p w14:paraId="74908D19" w14:textId="77777777" w:rsidR="00A73B7B" w:rsidRPr="006A2A48" w:rsidRDefault="00A73B7B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73B7B" w:rsidRPr="006A2A48" w14:paraId="370D3E6F" w14:textId="77777777" w:rsidTr="0053733C">
        <w:trPr>
          <w:jc w:val="right"/>
        </w:trPr>
        <w:tc>
          <w:tcPr>
            <w:tcW w:w="5500" w:type="dxa"/>
            <w:hideMark/>
          </w:tcPr>
          <w:p w14:paraId="5BF3E7B7" w14:textId="77777777" w:rsidR="00A73B7B" w:rsidRPr="006A2A48" w:rsidRDefault="00A73B7B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73B7B" w:rsidRPr="006A2A48" w14:paraId="14EA3320" w14:textId="77777777" w:rsidTr="0053733C">
        <w:trPr>
          <w:jc w:val="right"/>
        </w:trPr>
        <w:tc>
          <w:tcPr>
            <w:tcW w:w="5500" w:type="dxa"/>
            <w:hideMark/>
          </w:tcPr>
          <w:p w14:paraId="1220F1D5" w14:textId="77777777" w:rsidR="00A73B7B" w:rsidRPr="006A2A48" w:rsidRDefault="00A73B7B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73B7B" w14:paraId="6C24CA37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77B815AF" w14:textId="77777777" w:rsidR="00A73B7B" w:rsidRDefault="00A73B7B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73B7B" w:rsidRPr="006A2A48" w14:paraId="5EF8D45B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5A6E928B" w14:textId="77777777" w:rsidR="00A73B7B" w:rsidRPr="006A2A48" w:rsidRDefault="00A73B7B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54CC20F" w14:textId="77777777" w:rsidR="0026453A" w:rsidRPr="00697DC5" w:rsidRDefault="0026453A" w:rsidP="0026453A"/>
    <w:p w14:paraId="554CC210" w14:textId="77777777" w:rsidR="0026453A" w:rsidRPr="00697DC5" w:rsidRDefault="0026453A" w:rsidP="0026453A"/>
    <w:p w14:paraId="554CC211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554CC212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61312">
        <w:rPr>
          <w:b/>
          <w:sz w:val="26"/>
          <w:szCs w:val="26"/>
        </w:rPr>
        <w:t>(</w:t>
      </w:r>
      <w:r w:rsidR="00E82CBB" w:rsidRPr="00F131BB">
        <w:rPr>
          <w:b/>
          <w:sz w:val="26"/>
          <w:szCs w:val="26"/>
        </w:rPr>
        <w:t>Болт М8х45</w:t>
      </w:r>
      <w:r w:rsidR="00661312">
        <w:rPr>
          <w:b/>
          <w:sz w:val="26"/>
          <w:szCs w:val="26"/>
        </w:rPr>
        <w:t>)</w:t>
      </w:r>
      <w:r w:rsidR="00F131BB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54CC21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554CC214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54CC215" w14:textId="77777777" w:rsidR="00661312" w:rsidRDefault="00661312" w:rsidP="0066131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554CC216" w14:textId="77777777" w:rsidR="00661312" w:rsidRDefault="00661312" w:rsidP="006613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54CC217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54CC218" w14:textId="77777777" w:rsidR="00661312" w:rsidRDefault="00661312" w:rsidP="0066131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554CC219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54CC21A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54CC21B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54CC21C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54CC21D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554CC21E" w14:textId="77777777"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54CC21F" w14:textId="496B311D" w:rsidR="00661312" w:rsidRDefault="00661312" w:rsidP="006613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A73B7B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54CC220" w14:textId="77777777" w:rsidR="00661312" w:rsidRDefault="00661312" w:rsidP="006613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554CC221" w14:textId="77777777" w:rsidR="00661312" w:rsidRDefault="00661312" w:rsidP="006613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554CC222" w14:textId="77777777" w:rsidR="00661312" w:rsidRDefault="00661312" w:rsidP="006613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54CC223" w14:textId="77777777" w:rsidR="00661312" w:rsidRDefault="00661312" w:rsidP="0066131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554CC224" w14:textId="77777777" w:rsidR="00661312" w:rsidRDefault="00661312" w:rsidP="0066131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54CC225" w14:textId="77777777" w:rsidR="00661312" w:rsidRDefault="00661312" w:rsidP="006613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554CC226" w14:textId="77777777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54CC227" w14:textId="77777777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554CC228" w14:textId="77777777" w:rsidR="00661312" w:rsidRDefault="00661312" w:rsidP="006613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554CC229" w14:textId="77777777" w:rsidR="00661312" w:rsidRDefault="00661312" w:rsidP="006613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554CC22A" w14:textId="77777777" w:rsidR="00661312" w:rsidRDefault="00661312" w:rsidP="00661312">
      <w:pPr>
        <w:spacing w:line="276" w:lineRule="auto"/>
        <w:rPr>
          <w:sz w:val="24"/>
          <w:szCs w:val="24"/>
        </w:rPr>
      </w:pPr>
    </w:p>
    <w:p w14:paraId="554CC22B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54CC22C" w14:textId="77777777"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54CC22D" w14:textId="77777777"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54CC22E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54CC22F" w14:textId="77777777"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54CC230" w14:textId="77777777"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54CC231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54CC232" w14:textId="77777777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554CC233" w14:textId="77777777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54CC234" w14:textId="77777777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54CC235" w14:textId="77777777"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554CC236" w14:textId="77777777" w:rsidR="00661312" w:rsidRDefault="00661312" w:rsidP="006613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554CC237" w14:textId="77777777" w:rsidR="00661312" w:rsidRDefault="00661312" w:rsidP="006613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54CC238" w14:textId="77777777" w:rsidR="00661312" w:rsidRDefault="00661312" w:rsidP="006613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54CC239" w14:textId="56D783A1"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73B7B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54CC23A" w14:textId="77777777" w:rsidR="00661312" w:rsidRDefault="00661312" w:rsidP="006613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54CC23B" w14:textId="77777777" w:rsidR="00661312" w:rsidRDefault="00661312" w:rsidP="00661312">
      <w:pPr>
        <w:rPr>
          <w:sz w:val="26"/>
          <w:szCs w:val="26"/>
        </w:rPr>
      </w:pPr>
    </w:p>
    <w:p w14:paraId="554CC23C" w14:textId="77777777" w:rsidR="00661312" w:rsidRDefault="00661312" w:rsidP="00661312">
      <w:pPr>
        <w:rPr>
          <w:sz w:val="26"/>
          <w:szCs w:val="26"/>
        </w:rPr>
      </w:pPr>
    </w:p>
    <w:p w14:paraId="554CC23E" w14:textId="1FDCF711" w:rsidR="00661312" w:rsidRDefault="00661312" w:rsidP="00661312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2"/>
          <w:szCs w:val="22"/>
        </w:rPr>
        <w:t xml:space="preserve"> </w:t>
      </w:r>
    </w:p>
    <w:p w14:paraId="1E59ECDF" w14:textId="77777777" w:rsidR="00A73B7B" w:rsidRPr="00CB6078" w:rsidRDefault="00A73B7B" w:rsidP="00A73B7B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7AE0DF21" w14:textId="77777777" w:rsidR="00A73B7B" w:rsidRPr="00CB6078" w:rsidRDefault="00A73B7B" w:rsidP="00A73B7B">
      <w:pPr>
        <w:ind w:firstLine="0"/>
        <w:rPr>
          <w:sz w:val="26"/>
          <w:szCs w:val="26"/>
        </w:rPr>
      </w:pPr>
    </w:p>
    <w:p w14:paraId="554CC23F" w14:textId="77777777" w:rsidR="008F73A3" w:rsidRPr="00697DC5" w:rsidRDefault="008F73A3" w:rsidP="0066131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1E73C" w14:textId="77777777" w:rsidR="0044431A" w:rsidRDefault="0044431A">
      <w:r>
        <w:separator/>
      </w:r>
    </w:p>
  </w:endnote>
  <w:endnote w:type="continuationSeparator" w:id="0">
    <w:p w14:paraId="2015ECBB" w14:textId="77777777" w:rsidR="0044431A" w:rsidRDefault="0044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24C80" w14:textId="77777777" w:rsidR="0044431A" w:rsidRDefault="0044431A">
      <w:r>
        <w:separator/>
      </w:r>
    </w:p>
  </w:footnote>
  <w:footnote w:type="continuationSeparator" w:id="0">
    <w:p w14:paraId="45E91D7D" w14:textId="77777777" w:rsidR="0044431A" w:rsidRDefault="00444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CC244" w14:textId="77777777" w:rsidR="00AD7048" w:rsidRDefault="009E36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54CC24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3757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006"/>
    <w:rsid w:val="00354768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EA7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431A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A9C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E3D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312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2A10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1F60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985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7ED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645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1D19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B7B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4F4B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0A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38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2CBB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1BB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CC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1DE98-675B-42CC-ADC0-B9E7A72C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82E5C-F202-4A9B-9AE8-132C01FD3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CDA69-65D0-4AF5-83F4-91D347A713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8E39784-FC6A-4E4D-98D6-8BDFE4F0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2016-09-28T09:59:00Z</dcterms:created>
  <dcterms:modified xsi:type="dcterms:W3CDTF">2016-09-28T11:15:00Z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